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1CA97" w14:textId="77777777" w:rsidR="00615D5E" w:rsidRDefault="00615D5E" w:rsidP="00223BEA">
      <w:pPr>
        <w:spacing w:after="240"/>
        <w:ind w:left="-709"/>
      </w:pPr>
      <w:r>
        <w:t>Nom</w:t>
      </w:r>
      <w:proofErr w:type="gramStart"/>
      <w:r>
        <w:t> :_</w:t>
      </w:r>
      <w:proofErr w:type="gramEnd"/>
      <w:r>
        <w:t>___________________________________</w:t>
      </w:r>
      <w:r>
        <w:tab/>
        <w:t xml:space="preserve">               cours : ART-________</w:t>
      </w:r>
    </w:p>
    <w:p w14:paraId="4815EA2E" w14:textId="77777777" w:rsidR="00223BEA" w:rsidRDefault="00223BEA" w:rsidP="00223BEA">
      <w:pPr>
        <w:spacing w:after="240"/>
        <w:ind w:left="-709"/>
      </w:pPr>
      <w:r>
        <w:t>Date de début</w:t>
      </w:r>
      <w:proofErr w:type="gramStart"/>
      <w:r>
        <w:t> :_</w:t>
      </w:r>
      <w:proofErr w:type="gramEnd"/>
      <w:r>
        <w:t>_________________                         Date de fin :________________</w:t>
      </w:r>
    </w:p>
    <w:p w14:paraId="0BC5D310" w14:textId="77777777" w:rsidR="0065652E" w:rsidRPr="00653EAE" w:rsidRDefault="00615D5E" w:rsidP="00223BEA">
      <w:pPr>
        <w:pStyle w:val="Titre1"/>
        <w:spacing w:before="360"/>
        <w:jc w:val="center"/>
        <w:rPr>
          <w:rFonts w:cs="Arial"/>
          <w:b w:val="0"/>
          <w:color w:val="000000" w:themeColor="text1"/>
          <w:sz w:val="40"/>
          <w:szCs w:val="40"/>
          <w:u w:val="none"/>
        </w:rPr>
      </w:pPr>
      <w:r w:rsidRPr="00653EAE">
        <w:rPr>
          <w:rFonts w:cs="Arial"/>
          <w:b w:val="0"/>
          <w:color w:val="000000" w:themeColor="text1"/>
          <w:sz w:val="40"/>
          <w:szCs w:val="40"/>
          <w:u w:val="none"/>
        </w:rPr>
        <w:t>Fiche de suivi de projet</w:t>
      </w:r>
    </w:p>
    <w:p w14:paraId="3F3EB2F4" w14:textId="77777777" w:rsidR="005D0F9A" w:rsidRPr="00653EAE" w:rsidRDefault="00653EAE" w:rsidP="00653EAE">
      <w:pPr>
        <w:pStyle w:val="Titre"/>
        <w:jc w:val="center"/>
        <w:rPr>
          <w:b/>
          <w:i/>
          <w:sz w:val="40"/>
          <w:szCs w:val="40"/>
          <w:u w:val="single"/>
        </w:rPr>
      </w:pPr>
      <w:r w:rsidRPr="00653EAE">
        <w:rPr>
          <w:b/>
          <w:i/>
          <w:sz w:val="40"/>
          <w:szCs w:val="40"/>
          <w:u w:val="single"/>
        </w:rPr>
        <w:t>OUVERTURE</w:t>
      </w:r>
    </w:p>
    <w:p w14:paraId="6363FF93" w14:textId="77777777" w:rsidR="00223BEA" w:rsidRPr="005D0F9A" w:rsidRDefault="005D0F9A" w:rsidP="005D0F9A">
      <w:pPr>
        <w:pStyle w:val="Titre1"/>
        <w:rPr>
          <w:u w:val="none"/>
        </w:rPr>
      </w:pPr>
      <w:r w:rsidRPr="005D0F9A">
        <w:rPr>
          <w:u w:val="none"/>
        </w:rPr>
        <w:t>Recherche de techniques et d’informations</w:t>
      </w:r>
    </w:p>
    <w:p w14:paraId="0E508871" w14:textId="00791442" w:rsidR="005D0F9A" w:rsidRDefault="005D0F9A" w:rsidP="00223BEA">
      <w:pPr>
        <w:tabs>
          <w:tab w:val="left" w:pos="5813"/>
        </w:tabs>
      </w:pPr>
      <w:r>
        <w:t>Quelles techniques aimerais</w:t>
      </w:r>
      <w:r w:rsidR="001108EE">
        <w:t>-je</w:t>
      </w:r>
      <w:r>
        <w:t xml:space="preserve"> explorer</w:t>
      </w:r>
      <w:r w:rsidR="005825A6">
        <w:t>?</w:t>
      </w:r>
    </w:p>
    <w:p w14:paraId="428F08F4" w14:textId="77777777" w:rsidR="005D0F9A" w:rsidRPr="005D0F9A" w:rsidRDefault="005D0F9A" w:rsidP="00223BEA">
      <w:pPr>
        <w:tabs>
          <w:tab w:val="left" w:pos="5813"/>
        </w:tabs>
        <w:rPr>
          <w:sz w:val="18"/>
          <w:szCs w:val="18"/>
        </w:rPr>
      </w:pPr>
      <w:r w:rsidRPr="005D0F9A">
        <w:rPr>
          <w:sz w:val="18"/>
          <w:szCs w:val="18"/>
        </w:rPr>
        <w:t>(</w:t>
      </w:r>
      <w:r>
        <w:rPr>
          <w:sz w:val="18"/>
          <w:szCs w:val="18"/>
        </w:rPr>
        <w:t>V</w:t>
      </w:r>
      <w:r w:rsidRPr="005D0F9A">
        <w:rPr>
          <w:sz w:val="18"/>
          <w:szCs w:val="18"/>
        </w:rPr>
        <w:t>ous pouvez également faire un schéma d’idées dans votre cahier de trace</w:t>
      </w:r>
      <w:r w:rsidR="00653EAE">
        <w:rPr>
          <w:sz w:val="18"/>
          <w:szCs w:val="18"/>
        </w:rPr>
        <w:t>s</w:t>
      </w:r>
      <w:r w:rsidRPr="005D0F9A">
        <w:rPr>
          <w:sz w:val="18"/>
          <w:szCs w:val="18"/>
        </w:rPr>
        <w:t>)</w:t>
      </w:r>
    </w:p>
    <w:p w14:paraId="0457516F" w14:textId="77777777" w:rsidR="005D0F9A" w:rsidRDefault="005D0F9A" w:rsidP="005D0F9A">
      <w:pPr>
        <w:tabs>
          <w:tab w:val="left" w:pos="5813"/>
        </w:tabs>
      </w:pPr>
      <w:r>
        <w:t>-</w:t>
      </w:r>
    </w:p>
    <w:p w14:paraId="24DBCC2B" w14:textId="77777777" w:rsidR="005D0F9A" w:rsidRDefault="005D0F9A" w:rsidP="005D0F9A">
      <w:pPr>
        <w:tabs>
          <w:tab w:val="left" w:pos="5813"/>
        </w:tabs>
      </w:pPr>
      <w:r>
        <w:t>-</w:t>
      </w:r>
    </w:p>
    <w:p w14:paraId="1F3453FB" w14:textId="77777777" w:rsidR="005D0F9A" w:rsidRDefault="005D0F9A" w:rsidP="005D0F9A">
      <w:pPr>
        <w:tabs>
          <w:tab w:val="left" w:pos="5813"/>
        </w:tabs>
      </w:pPr>
      <w:r>
        <w:t>-</w:t>
      </w:r>
    </w:p>
    <w:p w14:paraId="35868D2A" w14:textId="77777777" w:rsidR="005D0F9A" w:rsidRDefault="005D0F9A" w:rsidP="005D0F9A">
      <w:pPr>
        <w:tabs>
          <w:tab w:val="left" w:pos="5813"/>
        </w:tabs>
      </w:pPr>
      <w:r>
        <w:t>-</w:t>
      </w:r>
    </w:p>
    <w:p w14:paraId="05E25AF4" w14:textId="77777777" w:rsidR="005D0F9A" w:rsidRDefault="005D0F9A" w:rsidP="005D0F9A">
      <w:pPr>
        <w:tabs>
          <w:tab w:val="left" w:pos="5813"/>
        </w:tabs>
      </w:pPr>
      <w:r>
        <w:t>Après une courte exploration de chacune, je choisis : _____________________</w:t>
      </w:r>
    </w:p>
    <w:p w14:paraId="57C7FC2F" w14:textId="77777777" w:rsidR="00C83933" w:rsidRDefault="00C83933" w:rsidP="005D0F9A">
      <w:pPr>
        <w:tabs>
          <w:tab w:val="left" w:pos="5813"/>
        </w:tabs>
      </w:pPr>
    </w:p>
    <w:p w14:paraId="2E228419" w14:textId="77777777" w:rsidR="00C83933" w:rsidRDefault="00C83933" w:rsidP="005D0F9A">
      <w:pPr>
        <w:tabs>
          <w:tab w:val="left" w:pos="5813"/>
        </w:tabs>
      </w:pPr>
      <w:r>
        <w:t>Ce que je connais déjà de cette technique :</w:t>
      </w:r>
    </w:p>
    <w:p w14:paraId="7D327192" w14:textId="77777777" w:rsidR="00C83933" w:rsidRDefault="00C83933" w:rsidP="005D0F9A">
      <w:pPr>
        <w:tabs>
          <w:tab w:val="left" w:pos="5813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3BDA9D" w14:textId="77777777" w:rsidR="00C83933" w:rsidRDefault="00C83933" w:rsidP="005D0F9A">
      <w:pPr>
        <w:tabs>
          <w:tab w:val="left" w:pos="5813"/>
        </w:tabs>
        <w:rPr>
          <w:u w:val="single"/>
        </w:rPr>
      </w:pPr>
    </w:p>
    <w:p w14:paraId="7A3E7426" w14:textId="77777777" w:rsidR="005D0F9A" w:rsidRPr="00C83933" w:rsidRDefault="005D0F9A" w:rsidP="005D0F9A">
      <w:pPr>
        <w:tabs>
          <w:tab w:val="left" w:pos="5813"/>
        </w:tabs>
        <w:rPr>
          <w:u w:val="single"/>
        </w:rPr>
      </w:pPr>
      <w:r w:rsidRPr="00C83933">
        <w:rPr>
          <w:u w:val="single"/>
        </w:rPr>
        <w:t>Collecte d’informations</w:t>
      </w:r>
      <w:r w:rsidR="00C83933" w:rsidRPr="00C83933">
        <w:rPr>
          <w:u w:val="single"/>
        </w:rPr>
        <w:t xml:space="preserve"> à propos de la technique choisie</w:t>
      </w:r>
      <w:r w:rsidRPr="00C83933">
        <w:rPr>
          <w:u w:val="single"/>
        </w:rPr>
        <w:t>:</w:t>
      </w:r>
    </w:p>
    <w:p w14:paraId="48FAE212" w14:textId="400AD9BB" w:rsidR="005D0F9A" w:rsidRPr="005D0F9A" w:rsidRDefault="005D0F9A" w:rsidP="005D0F9A">
      <w:pPr>
        <w:tabs>
          <w:tab w:val="left" w:pos="5813"/>
        </w:tabs>
        <w:rPr>
          <w:sz w:val="18"/>
          <w:szCs w:val="18"/>
        </w:rPr>
      </w:pPr>
      <w:r>
        <w:t>Où ai-je trouvé mes informations</w:t>
      </w:r>
      <w:r w:rsidR="005825A6">
        <w:t>?</w:t>
      </w:r>
      <w:r>
        <w:t xml:space="preserve"> : </w:t>
      </w:r>
      <w:r w:rsidRPr="005D0F9A">
        <w:rPr>
          <w:sz w:val="18"/>
          <w:szCs w:val="18"/>
        </w:rPr>
        <w:t>(site</w:t>
      </w:r>
      <w:r w:rsidR="00653EAE">
        <w:rPr>
          <w:sz w:val="18"/>
          <w:szCs w:val="18"/>
        </w:rPr>
        <w:t>s</w:t>
      </w:r>
      <w:r w:rsidRPr="005D0F9A">
        <w:rPr>
          <w:sz w:val="18"/>
          <w:szCs w:val="18"/>
        </w:rPr>
        <w:t xml:space="preserve"> Internet, </w:t>
      </w:r>
      <w:r w:rsidR="00C83933">
        <w:rPr>
          <w:sz w:val="18"/>
          <w:szCs w:val="18"/>
        </w:rPr>
        <w:t xml:space="preserve">tutoriels, </w:t>
      </w:r>
      <w:r w:rsidRPr="005D0F9A">
        <w:rPr>
          <w:sz w:val="18"/>
          <w:szCs w:val="18"/>
        </w:rPr>
        <w:t>manuel</w:t>
      </w:r>
      <w:r w:rsidR="00653EAE">
        <w:rPr>
          <w:sz w:val="18"/>
          <w:szCs w:val="18"/>
        </w:rPr>
        <w:t>s</w:t>
      </w:r>
      <w:r w:rsidRPr="005D0F9A">
        <w:rPr>
          <w:sz w:val="18"/>
          <w:szCs w:val="18"/>
        </w:rPr>
        <w:t xml:space="preserve"> de référence, documents…</w:t>
      </w:r>
      <w:r w:rsidR="00653EAE">
        <w:rPr>
          <w:sz w:val="18"/>
          <w:szCs w:val="18"/>
        </w:rPr>
        <w:t xml:space="preserve">à consigner également dans le cahier de traces et dans les favoris ou un </w:t>
      </w:r>
      <w:proofErr w:type="spellStart"/>
      <w:r w:rsidR="00653EAE" w:rsidRPr="00653EAE">
        <w:rPr>
          <w:i/>
          <w:sz w:val="18"/>
          <w:szCs w:val="18"/>
        </w:rPr>
        <w:t>Pearltrees</w:t>
      </w:r>
      <w:proofErr w:type="spellEnd"/>
      <w:r w:rsidR="00653EAE">
        <w:rPr>
          <w:sz w:val="18"/>
          <w:szCs w:val="18"/>
        </w:rPr>
        <w:t xml:space="preserve"> pour les sites Internet</w:t>
      </w:r>
      <w:r w:rsidRPr="005D0F9A">
        <w:rPr>
          <w:sz w:val="18"/>
          <w:szCs w:val="18"/>
        </w:rPr>
        <w:t>)</w:t>
      </w:r>
    </w:p>
    <w:p w14:paraId="5BBFA793" w14:textId="77777777" w:rsidR="005D0F9A" w:rsidRDefault="005D0F9A" w:rsidP="005D0F9A">
      <w:pPr>
        <w:tabs>
          <w:tab w:val="left" w:pos="5813"/>
        </w:tabs>
      </w:pPr>
      <w:r>
        <w:t>-</w:t>
      </w:r>
    </w:p>
    <w:p w14:paraId="628CA6D7" w14:textId="77777777" w:rsidR="005D0F9A" w:rsidRDefault="005D0F9A" w:rsidP="005D0F9A">
      <w:pPr>
        <w:tabs>
          <w:tab w:val="left" w:pos="5813"/>
        </w:tabs>
      </w:pPr>
      <w:r>
        <w:t>-</w:t>
      </w:r>
    </w:p>
    <w:p w14:paraId="48E96A49" w14:textId="77777777" w:rsidR="005D0F9A" w:rsidRDefault="005D0F9A" w:rsidP="005D0F9A">
      <w:pPr>
        <w:tabs>
          <w:tab w:val="left" w:pos="5813"/>
        </w:tabs>
      </w:pPr>
      <w:r>
        <w:t>-</w:t>
      </w:r>
    </w:p>
    <w:p w14:paraId="3D9F46BD" w14:textId="77777777" w:rsidR="005D0F9A" w:rsidRDefault="005D0F9A" w:rsidP="005D0F9A">
      <w:pPr>
        <w:tabs>
          <w:tab w:val="left" w:pos="5813"/>
        </w:tabs>
      </w:pPr>
      <w:r>
        <w:t>-</w:t>
      </w:r>
    </w:p>
    <w:p w14:paraId="494A674F" w14:textId="1D047AAF" w:rsidR="00C83933" w:rsidRDefault="00C83933" w:rsidP="00653EAE">
      <w:pPr>
        <w:tabs>
          <w:tab w:val="left" w:pos="5813"/>
        </w:tabs>
      </w:pPr>
    </w:p>
    <w:p w14:paraId="466A1A31" w14:textId="77777777" w:rsidR="00586C3D" w:rsidRDefault="00586C3D" w:rsidP="005D0F9A">
      <w:pPr>
        <w:tabs>
          <w:tab w:val="left" w:pos="5813"/>
        </w:tabs>
      </w:pPr>
      <w:r>
        <w:lastRenderedPageBreak/>
        <w:t>Qu’ai-je appris de nouveau lors de mes recherches :</w:t>
      </w:r>
    </w:p>
    <w:p w14:paraId="6F7B9121" w14:textId="77777777" w:rsidR="00586C3D" w:rsidRDefault="00586C3D" w:rsidP="005D0F9A">
      <w:pPr>
        <w:tabs>
          <w:tab w:val="left" w:pos="5813"/>
        </w:tabs>
      </w:pPr>
      <w:r>
        <w:t>-</w:t>
      </w:r>
    </w:p>
    <w:p w14:paraId="727B9C31" w14:textId="77777777" w:rsidR="00586C3D" w:rsidRDefault="00586C3D" w:rsidP="005D0F9A">
      <w:pPr>
        <w:tabs>
          <w:tab w:val="left" w:pos="5813"/>
        </w:tabs>
      </w:pPr>
      <w:r>
        <w:t>-</w:t>
      </w:r>
    </w:p>
    <w:p w14:paraId="0B23F1B9" w14:textId="77777777" w:rsidR="00586C3D" w:rsidRDefault="00586C3D" w:rsidP="005D0F9A">
      <w:pPr>
        <w:tabs>
          <w:tab w:val="left" w:pos="5813"/>
        </w:tabs>
      </w:pPr>
      <w:r>
        <w:t>-</w:t>
      </w:r>
    </w:p>
    <w:p w14:paraId="7CFD0BAA" w14:textId="77777777" w:rsidR="0048067E" w:rsidRDefault="0048067E" w:rsidP="0048067E">
      <w:r w:rsidRPr="0048067E">
        <w:t>Recherche d’idées de sujets pour la technique choisie</w:t>
      </w:r>
    </w:p>
    <w:p w14:paraId="12B56136" w14:textId="77777777" w:rsidR="0048067E" w:rsidRPr="0048067E" w:rsidRDefault="0048067E" w:rsidP="0048067E">
      <w:pPr>
        <w:tabs>
          <w:tab w:val="left" w:pos="5813"/>
        </w:tabs>
        <w:rPr>
          <w:i/>
          <w:sz w:val="20"/>
          <w:szCs w:val="20"/>
        </w:rPr>
      </w:pPr>
      <w:r w:rsidRPr="0048067E">
        <w:rPr>
          <w:i/>
          <w:sz w:val="20"/>
          <w:szCs w:val="20"/>
        </w:rPr>
        <w:t>Pour cette étape, vous devez créer un schéma heuristique dans votre cahier de traces</w:t>
      </w:r>
    </w:p>
    <w:p w14:paraId="535F102F" w14:textId="77777777" w:rsidR="00EE54A6" w:rsidRDefault="00EE54A6" w:rsidP="00EE54A6"/>
    <w:p w14:paraId="00FCC46D" w14:textId="77777777" w:rsidR="009B5513" w:rsidRPr="00586C3D" w:rsidRDefault="009B5513" w:rsidP="00653EAE">
      <w:pPr>
        <w:pStyle w:val="Titre1"/>
      </w:pPr>
      <w:r w:rsidRPr="00586C3D">
        <w:t>Description de la proposition de projet</w:t>
      </w:r>
    </w:p>
    <w:p w14:paraId="7C084BE8" w14:textId="77777777" w:rsidR="000E3A73" w:rsidRDefault="00C83933" w:rsidP="00C83933">
      <w:pPr>
        <w:tabs>
          <w:tab w:val="left" w:pos="5813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54F9F8" w14:textId="77777777" w:rsidR="00C83933" w:rsidRDefault="00C83933" w:rsidP="00C83933">
      <w:pPr>
        <w:tabs>
          <w:tab w:val="left" w:pos="5813"/>
        </w:tabs>
      </w:pPr>
    </w:p>
    <w:p w14:paraId="080679B0" w14:textId="77777777" w:rsidR="000E3A73" w:rsidRDefault="000E3A73" w:rsidP="005D0F9A">
      <w:pPr>
        <w:tabs>
          <w:tab w:val="left" w:pos="5813"/>
        </w:tabs>
      </w:pPr>
      <w:r>
        <w:t>Matériel nécessaire :</w:t>
      </w:r>
    </w:p>
    <w:p w14:paraId="7B76F933" w14:textId="77777777" w:rsidR="00586C3D" w:rsidRDefault="00586C3D" w:rsidP="005D0F9A">
      <w:pPr>
        <w:tabs>
          <w:tab w:val="left" w:pos="5813"/>
        </w:tabs>
        <w:sectPr w:rsidR="00586C3D">
          <w:headerReference w:type="default" r:id="rId8"/>
          <w:footerReference w:type="default" r:id="rId9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1E43166F" w14:textId="77777777" w:rsidR="00C83933" w:rsidRDefault="00C83933" w:rsidP="005D0F9A">
      <w:pPr>
        <w:tabs>
          <w:tab w:val="left" w:pos="5813"/>
        </w:tabs>
      </w:pPr>
      <w:r>
        <w:t>-</w:t>
      </w:r>
    </w:p>
    <w:p w14:paraId="0EC07260" w14:textId="77777777" w:rsidR="00C83933" w:rsidRDefault="00C83933" w:rsidP="005D0F9A">
      <w:pPr>
        <w:tabs>
          <w:tab w:val="left" w:pos="5813"/>
        </w:tabs>
      </w:pPr>
      <w:r>
        <w:t>-</w:t>
      </w:r>
    </w:p>
    <w:p w14:paraId="07F07C62" w14:textId="77777777" w:rsidR="00C83933" w:rsidRDefault="00C83933" w:rsidP="005D0F9A">
      <w:pPr>
        <w:tabs>
          <w:tab w:val="left" w:pos="5813"/>
        </w:tabs>
      </w:pPr>
      <w:r>
        <w:t>-</w:t>
      </w:r>
    </w:p>
    <w:p w14:paraId="2FE07539" w14:textId="77777777" w:rsidR="00C83933" w:rsidRDefault="00C83933" w:rsidP="005D0F9A">
      <w:pPr>
        <w:tabs>
          <w:tab w:val="left" w:pos="5813"/>
        </w:tabs>
      </w:pPr>
      <w:r>
        <w:t>-</w:t>
      </w:r>
    </w:p>
    <w:p w14:paraId="50FDD955" w14:textId="77777777" w:rsidR="00C83933" w:rsidRDefault="00C83933" w:rsidP="005D0F9A">
      <w:pPr>
        <w:tabs>
          <w:tab w:val="left" w:pos="5813"/>
        </w:tabs>
      </w:pPr>
      <w:r>
        <w:t>-</w:t>
      </w:r>
    </w:p>
    <w:p w14:paraId="3587729D" w14:textId="77777777" w:rsidR="00C83933" w:rsidRDefault="00C83933" w:rsidP="005D0F9A">
      <w:pPr>
        <w:tabs>
          <w:tab w:val="left" w:pos="5813"/>
        </w:tabs>
      </w:pPr>
      <w:r>
        <w:t>-</w:t>
      </w:r>
    </w:p>
    <w:p w14:paraId="2844B79F" w14:textId="77777777" w:rsidR="0048067E" w:rsidRDefault="0048067E" w:rsidP="005D0F9A">
      <w:pPr>
        <w:tabs>
          <w:tab w:val="left" w:pos="5813"/>
        </w:tabs>
        <w:sectPr w:rsidR="0048067E" w:rsidSect="0048067E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6F450648" w14:textId="77777777" w:rsidR="0048067E" w:rsidRDefault="0048067E" w:rsidP="005D0F9A">
      <w:pPr>
        <w:tabs>
          <w:tab w:val="left" w:pos="5813"/>
        </w:tabs>
      </w:pPr>
    </w:p>
    <w:p w14:paraId="460EE8D9" w14:textId="77777777" w:rsidR="00586C3D" w:rsidRDefault="00586C3D" w:rsidP="005D0F9A">
      <w:pPr>
        <w:tabs>
          <w:tab w:val="left" w:pos="5813"/>
        </w:tabs>
      </w:pPr>
      <w:r>
        <w:t>Quels seront mes défis à relever lors de la réalisation de ce projet :</w:t>
      </w:r>
    </w:p>
    <w:p w14:paraId="4507ADDD" w14:textId="77777777" w:rsidR="00586C3D" w:rsidRDefault="00586C3D" w:rsidP="005D0F9A">
      <w:pPr>
        <w:tabs>
          <w:tab w:val="left" w:pos="5813"/>
        </w:tabs>
      </w:pPr>
      <w:r>
        <w:t>-</w:t>
      </w:r>
    </w:p>
    <w:p w14:paraId="52A5D9BD" w14:textId="77777777" w:rsidR="00586C3D" w:rsidRDefault="00586C3D" w:rsidP="005D0F9A">
      <w:pPr>
        <w:tabs>
          <w:tab w:val="left" w:pos="5813"/>
        </w:tabs>
      </w:pPr>
      <w:r>
        <w:t>-</w:t>
      </w:r>
    </w:p>
    <w:p w14:paraId="3F9F1B6D" w14:textId="77777777" w:rsidR="00653EAE" w:rsidRDefault="00586C3D" w:rsidP="005D0F9A">
      <w:pPr>
        <w:tabs>
          <w:tab w:val="left" w:pos="5813"/>
        </w:tabs>
      </w:pPr>
      <w:r>
        <w:t>-</w:t>
      </w:r>
    </w:p>
    <w:p w14:paraId="55EBF06D" w14:textId="5F18F35A" w:rsidR="00586C3D" w:rsidRDefault="00586C3D" w:rsidP="005D0F9A">
      <w:pPr>
        <w:tabs>
          <w:tab w:val="left" w:pos="5813"/>
        </w:tabs>
      </w:pPr>
      <w:r>
        <w:t xml:space="preserve">Quels moyens </w:t>
      </w:r>
      <w:bookmarkStart w:id="0" w:name="_GoBack"/>
      <w:bookmarkEnd w:id="0"/>
      <w:r>
        <w:t>vais</w:t>
      </w:r>
      <w:r w:rsidR="009A5694">
        <w:t>-je</w:t>
      </w:r>
      <w:r>
        <w:t xml:space="preserve"> mettre en place pour les surmonter :</w:t>
      </w:r>
    </w:p>
    <w:p w14:paraId="5773588B" w14:textId="77777777" w:rsidR="00586C3D" w:rsidRDefault="00586C3D" w:rsidP="005D0F9A">
      <w:pPr>
        <w:tabs>
          <w:tab w:val="left" w:pos="5813"/>
        </w:tabs>
      </w:pPr>
      <w:r>
        <w:t>-</w:t>
      </w:r>
    </w:p>
    <w:p w14:paraId="7F18A941" w14:textId="77777777" w:rsidR="00586C3D" w:rsidRDefault="00586C3D" w:rsidP="005D0F9A">
      <w:pPr>
        <w:tabs>
          <w:tab w:val="left" w:pos="5813"/>
        </w:tabs>
      </w:pPr>
      <w:r>
        <w:t>-</w:t>
      </w:r>
    </w:p>
    <w:p w14:paraId="70221DDE" w14:textId="77777777" w:rsidR="00586C3D" w:rsidRDefault="00586C3D" w:rsidP="005D0F9A">
      <w:pPr>
        <w:tabs>
          <w:tab w:val="left" w:pos="5813"/>
        </w:tabs>
      </w:pPr>
      <w:r>
        <w:t>-</w:t>
      </w:r>
    </w:p>
    <w:p w14:paraId="67E0C635" w14:textId="77777777" w:rsidR="0048067E" w:rsidRDefault="00586C3D" w:rsidP="00DA6129">
      <w:pPr>
        <w:tabs>
          <w:tab w:val="left" w:pos="5813"/>
        </w:tabs>
        <w:jc w:val="right"/>
      </w:pPr>
      <w:r w:rsidRPr="00DA6129">
        <w:rPr>
          <w:i/>
          <w:sz w:val="28"/>
          <w:szCs w:val="28"/>
        </w:rPr>
        <w:t>Acceptation du projet</w:t>
      </w:r>
      <w:proofErr w:type="gramStart"/>
      <w:r w:rsidRPr="00DA6129">
        <w:rPr>
          <w:i/>
          <w:sz w:val="28"/>
          <w:szCs w:val="28"/>
        </w:rPr>
        <w:t xml:space="preserve"> :_</w:t>
      </w:r>
      <w:proofErr w:type="gramEnd"/>
      <w:r w:rsidR="00DA6129">
        <w:rPr>
          <w:i/>
          <w:sz w:val="28"/>
          <w:szCs w:val="28"/>
        </w:rPr>
        <w:t>_______</w:t>
      </w:r>
      <w:r w:rsidRPr="00DA6129">
        <w:rPr>
          <w:i/>
          <w:sz w:val="28"/>
          <w:szCs w:val="28"/>
        </w:rPr>
        <w:t>__________________date</w:t>
      </w:r>
      <w:r w:rsidR="0048067E">
        <w:br w:type="page"/>
      </w:r>
    </w:p>
    <w:p w14:paraId="3520C322" w14:textId="77777777" w:rsidR="00653EAE" w:rsidRPr="00653EAE" w:rsidRDefault="00653EAE" w:rsidP="00653EAE">
      <w:pPr>
        <w:pStyle w:val="Titre"/>
        <w:jc w:val="center"/>
        <w:rPr>
          <w:b/>
          <w:i/>
          <w:sz w:val="44"/>
          <w:szCs w:val="44"/>
          <w:u w:val="single"/>
        </w:rPr>
      </w:pPr>
      <w:r w:rsidRPr="00653EAE">
        <w:rPr>
          <w:b/>
          <w:i/>
          <w:sz w:val="44"/>
          <w:szCs w:val="44"/>
          <w:u w:val="single"/>
        </w:rPr>
        <w:lastRenderedPageBreak/>
        <w:t>Action productive</w:t>
      </w:r>
    </w:p>
    <w:p w14:paraId="44EACE10" w14:textId="77777777" w:rsidR="005E5A4C" w:rsidRDefault="0003287C" w:rsidP="0003287C">
      <w:pPr>
        <w:pStyle w:val="Titre1"/>
      </w:pPr>
      <w:r>
        <w:t>Expérimentation des techniques</w:t>
      </w:r>
    </w:p>
    <w:p w14:paraId="7EF00610" w14:textId="77777777" w:rsidR="00EE54A6" w:rsidRPr="0003287C" w:rsidRDefault="00EE54A6" w:rsidP="005D0F9A">
      <w:pPr>
        <w:tabs>
          <w:tab w:val="left" w:pos="5813"/>
        </w:tabs>
        <w:rPr>
          <w:i/>
          <w:sz w:val="18"/>
          <w:szCs w:val="18"/>
        </w:rPr>
      </w:pPr>
      <w:r w:rsidRPr="0003287C">
        <w:rPr>
          <w:i/>
          <w:sz w:val="18"/>
          <w:szCs w:val="18"/>
        </w:rPr>
        <w:t>(Les essais doivent être consignés dans le cahier de traces ou prendre forme d’un petit projet en soi)</w:t>
      </w:r>
    </w:p>
    <w:p w14:paraId="5925943D" w14:textId="77777777" w:rsidR="0003287C" w:rsidRDefault="0003287C" w:rsidP="005D0F9A">
      <w:pPr>
        <w:tabs>
          <w:tab w:val="left" w:pos="5813"/>
        </w:tabs>
      </w:pPr>
      <w:r>
        <w:t xml:space="preserve">Brève description des essais </w:t>
      </w:r>
    </w:p>
    <w:p w14:paraId="11B4CEE4" w14:textId="77777777" w:rsidR="005E5A4C" w:rsidRDefault="005E5A4C" w:rsidP="005D0F9A">
      <w:pPr>
        <w:tabs>
          <w:tab w:val="left" w:pos="5813"/>
        </w:tabs>
      </w:pPr>
      <w:r>
        <w:t>-</w:t>
      </w:r>
    </w:p>
    <w:p w14:paraId="6071B56D" w14:textId="77777777" w:rsidR="005E5A4C" w:rsidRDefault="005E5A4C" w:rsidP="005D0F9A">
      <w:pPr>
        <w:tabs>
          <w:tab w:val="left" w:pos="5813"/>
        </w:tabs>
      </w:pPr>
      <w:r>
        <w:t>-</w:t>
      </w:r>
    </w:p>
    <w:p w14:paraId="054A0412" w14:textId="77777777" w:rsidR="005E5A4C" w:rsidRDefault="005E5A4C" w:rsidP="005D0F9A">
      <w:pPr>
        <w:tabs>
          <w:tab w:val="left" w:pos="5813"/>
        </w:tabs>
      </w:pPr>
      <w:r>
        <w:t>-</w:t>
      </w:r>
    </w:p>
    <w:p w14:paraId="038AE87B" w14:textId="77777777" w:rsidR="005E5A4C" w:rsidRDefault="00474CC3" w:rsidP="005D0F9A">
      <w:pPr>
        <w:tabs>
          <w:tab w:val="left" w:pos="5813"/>
        </w:tabs>
      </w:pPr>
      <w:r>
        <w:t>-</w:t>
      </w:r>
    </w:p>
    <w:p w14:paraId="0305642B" w14:textId="77777777" w:rsidR="0003287C" w:rsidRDefault="00474CC3" w:rsidP="005D0F9A">
      <w:pPr>
        <w:tabs>
          <w:tab w:val="left" w:pos="5813"/>
        </w:tabs>
      </w:pPr>
      <w:r>
        <w:t>Quels essais sont concluant</w:t>
      </w:r>
      <w:r w:rsidR="001531BD">
        <w:t>, pourquoi :</w:t>
      </w:r>
    </w:p>
    <w:p w14:paraId="00E082EB" w14:textId="77777777" w:rsidR="001531BD" w:rsidRDefault="001531BD" w:rsidP="005D0F9A">
      <w:pPr>
        <w:tabs>
          <w:tab w:val="left" w:pos="5813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0B14D1" w14:textId="2775E204" w:rsidR="001531BD" w:rsidRDefault="001531BD" w:rsidP="005D0F9A">
      <w:pPr>
        <w:tabs>
          <w:tab w:val="left" w:pos="5813"/>
        </w:tabs>
      </w:pPr>
      <w:r>
        <w:t>Quel</w:t>
      </w:r>
      <w:r w:rsidR="009A5694">
        <w:t>le</w:t>
      </w:r>
      <w:r>
        <w:t xml:space="preserve">s ont été les difficultés </w:t>
      </w:r>
      <w:r w:rsidR="0003287C">
        <w:t>ou les erreurs à éviter :</w:t>
      </w:r>
    </w:p>
    <w:p w14:paraId="042A5D2E" w14:textId="77777777" w:rsidR="0003287C" w:rsidRDefault="0003287C" w:rsidP="005D0F9A">
      <w:pPr>
        <w:tabs>
          <w:tab w:val="left" w:pos="5813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456A7A" w14:textId="77777777" w:rsidR="00474CC3" w:rsidRDefault="00474CC3" w:rsidP="0003287C">
      <w:pPr>
        <w:pStyle w:val="Titre1"/>
      </w:pPr>
      <w:r>
        <w:t>Réalisation d’une esquisse et planification des différentes étapes de production</w:t>
      </w:r>
    </w:p>
    <w:p w14:paraId="4A12B013" w14:textId="77777777" w:rsidR="00474CC3" w:rsidRPr="00C158CA" w:rsidRDefault="0003287C" w:rsidP="005D0F9A">
      <w:pPr>
        <w:tabs>
          <w:tab w:val="left" w:pos="5813"/>
        </w:tabs>
        <w:rPr>
          <w:i/>
          <w:sz w:val="22"/>
        </w:rPr>
      </w:pPr>
      <w:r w:rsidRPr="00C158CA">
        <w:rPr>
          <w:i/>
          <w:sz w:val="22"/>
        </w:rPr>
        <w:t xml:space="preserve">Une </w:t>
      </w:r>
      <w:r w:rsidR="00474CC3" w:rsidRPr="00C158CA">
        <w:rPr>
          <w:i/>
          <w:sz w:val="22"/>
        </w:rPr>
        <w:t xml:space="preserve">ou </w:t>
      </w:r>
      <w:r w:rsidRPr="00C158CA">
        <w:rPr>
          <w:i/>
          <w:sz w:val="22"/>
        </w:rPr>
        <w:t>d</w:t>
      </w:r>
      <w:r w:rsidR="00474CC3" w:rsidRPr="00C158CA">
        <w:rPr>
          <w:i/>
          <w:sz w:val="22"/>
        </w:rPr>
        <w:t>es esquisses doivent être réalisées dans le cahier de traces</w:t>
      </w:r>
    </w:p>
    <w:p w14:paraId="49F99601" w14:textId="77777777" w:rsidR="0003287C" w:rsidRDefault="0003287C" w:rsidP="005D0F9A">
      <w:pPr>
        <w:tabs>
          <w:tab w:val="left" w:pos="5813"/>
        </w:tabs>
      </w:pPr>
    </w:p>
    <w:p w14:paraId="06FC7AAF" w14:textId="354BCD7C" w:rsidR="0003287C" w:rsidRDefault="0003287C" w:rsidP="005D0F9A">
      <w:pPr>
        <w:tabs>
          <w:tab w:val="left" w:pos="5813"/>
        </w:tabs>
      </w:pPr>
      <w:r>
        <w:t>Planification des étapes à suivre lors</w:t>
      </w:r>
      <w:r w:rsidR="009A5694">
        <w:t xml:space="preserve"> de la</w:t>
      </w:r>
      <w:r>
        <w:t xml:space="preserve"> réalisation du projet :</w:t>
      </w:r>
    </w:p>
    <w:p w14:paraId="1EFB48A5" w14:textId="77777777" w:rsidR="0003287C" w:rsidRDefault="0003287C" w:rsidP="005D0F9A">
      <w:pPr>
        <w:tabs>
          <w:tab w:val="left" w:pos="5813"/>
        </w:tabs>
        <w:sectPr w:rsidR="0003287C" w:rsidSect="00586C3D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291E96D8" w14:textId="77777777" w:rsidR="0003287C" w:rsidRDefault="0003287C" w:rsidP="005D0F9A">
      <w:pPr>
        <w:tabs>
          <w:tab w:val="left" w:pos="5813"/>
        </w:tabs>
      </w:pPr>
      <w:r>
        <w:t>1-</w:t>
      </w:r>
    </w:p>
    <w:p w14:paraId="158D9917" w14:textId="77777777" w:rsidR="0003287C" w:rsidRDefault="0003287C" w:rsidP="005D0F9A">
      <w:pPr>
        <w:tabs>
          <w:tab w:val="left" w:pos="5813"/>
        </w:tabs>
      </w:pPr>
      <w:r>
        <w:t>2-</w:t>
      </w:r>
    </w:p>
    <w:p w14:paraId="7436B8CE" w14:textId="77777777" w:rsidR="0003287C" w:rsidRDefault="0003287C" w:rsidP="005D0F9A">
      <w:pPr>
        <w:tabs>
          <w:tab w:val="left" w:pos="5813"/>
        </w:tabs>
      </w:pPr>
      <w:r>
        <w:t>3-</w:t>
      </w:r>
    </w:p>
    <w:p w14:paraId="725CB28A" w14:textId="77777777" w:rsidR="0003287C" w:rsidRDefault="0003287C" w:rsidP="005D0F9A">
      <w:pPr>
        <w:tabs>
          <w:tab w:val="left" w:pos="5813"/>
        </w:tabs>
      </w:pPr>
      <w:r>
        <w:t>4-</w:t>
      </w:r>
    </w:p>
    <w:p w14:paraId="693A5423" w14:textId="77777777" w:rsidR="0003287C" w:rsidRDefault="0003287C" w:rsidP="005D0F9A">
      <w:pPr>
        <w:tabs>
          <w:tab w:val="left" w:pos="5813"/>
        </w:tabs>
      </w:pPr>
      <w:r>
        <w:t>5-</w:t>
      </w:r>
    </w:p>
    <w:p w14:paraId="7DBAB43A" w14:textId="77777777" w:rsidR="0003287C" w:rsidRDefault="00760EC9" w:rsidP="005D0F9A">
      <w:pPr>
        <w:tabs>
          <w:tab w:val="left" w:pos="5813"/>
        </w:tabs>
      </w:pPr>
      <w:r>
        <w:t>6</w:t>
      </w:r>
      <w:r w:rsidR="0003287C">
        <w:t>-</w:t>
      </w:r>
    </w:p>
    <w:p w14:paraId="7EA11C63" w14:textId="77777777" w:rsidR="0003287C" w:rsidRDefault="00760EC9" w:rsidP="005D0F9A">
      <w:pPr>
        <w:tabs>
          <w:tab w:val="left" w:pos="5813"/>
        </w:tabs>
      </w:pPr>
      <w:r>
        <w:t>7</w:t>
      </w:r>
      <w:r w:rsidR="0003287C">
        <w:t>-</w:t>
      </w:r>
    </w:p>
    <w:p w14:paraId="05CB03F8" w14:textId="77777777" w:rsidR="0003287C" w:rsidRDefault="00760EC9" w:rsidP="005D0F9A">
      <w:pPr>
        <w:tabs>
          <w:tab w:val="left" w:pos="5813"/>
        </w:tabs>
      </w:pPr>
      <w:r>
        <w:t>8</w:t>
      </w:r>
      <w:r w:rsidR="0003287C">
        <w:t>-</w:t>
      </w:r>
    </w:p>
    <w:p w14:paraId="5863FA43" w14:textId="77777777" w:rsidR="0003287C" w:rsidRDefault="00760EC9" w:rsidP="005D0F9A">
      <w:pPr>
        <w:tabs>
          <w:tab w:val="left" w:pos="5813"/>
        </w:tabs>
      </w:pPr>
      <w:r>
        <w:t>9</w:t>
      </w:r>
      <w:r w:rsidR="0003287C">
        <w:t>-</w:t>
      </w:r>
    </w:p>
    <w:p w14:paraId="0E84CCE3" w14:textId="77777777" w:rsidR="0003287C" w:rsidRDefault="00760EC9" w:rsidP="005D0F9A">
      <w:pPr>
        <w:tabs>
          <w:tab w:val="left" w:pos="5813"/>
        </w:tabs>
      </w:pPr>
      <w:r>
        <w:t>10</w:t>
      </w:r>
      <w:r w:rsidR="0003287C">
        <w:t>-</w:t>
      </w:r>
    </w:p>
    <w:p w14:paraId="17B4CD33" w14:textId="77777777" w:rsidR="00760EC9" w:rsidRDefault="00760EC9" w:rsidP="00760EC9">
      <w:pPr>
        <w:pStyle w:val="Titre1"/>
        <w:sectPr w:rsidR="00760EC9" w:rsidSect="00760EC9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0E30E1DE" w14:textId="77777777" w:rsidR="00586C3D" w:rsidRDefault="00760EC9" w:rsidP="00760EC9">
      <w:pPr>
        <w:pStyle w:val="Titre1"/>
      </w:pPr>
      <w:r>
        <w:lastRenderedPageBreak/>
        <w:t>Réalisation du projet</w:t>
      </w:r>
    </w:p>
    <w:p w14:paraId="0455A7F1" w14:textId="5CD11D90" w:rsidR="00760EC9" w:rsidRDefault="00760EC9" w:rsidP="005D0F9A">
      <w:pPr>
        <w:tabs>
          <w:tab w:val="left" w:pos="5813"/>
        </w:tabs>
      </w:pPr>
      <w:r>
        <w:t xml:space="preserve">Tout au long </w:t>
      </w:r>
      <w:r w:rsidR="008705CD">
        <w:t>de</w:t>
      </w:r>
      <w:r>
        <w:t xml:space="preserve"> la réalisation du projet n’oubliez pas de prendre des notes dans votre cahier de traces à propos de ce qui ne fonctionne pas, vos difficultés mais également à propos de ce </w:t>
      </w:r>
      <w:r w:rsidR="009A5694">
        <w:t>dont</w:t>
      </w:r>
      <w:r>
        <w:t xml:space="preserve"> vous êtes fier et comment vous avez réussi afin de pouvoir reproduire ces élément ou technique lors d’un prochain projet.</w:t>
      </w:r>
    </w:p>
    <w:p w14:paraId="6518750E" w14:textId="77777777" w:rsidR="00760EC9" w:rsidRPr="00760EC9" w:rsidRDefault="008705CD" w:rsidP="008705CD">
      <w:pPr>
        <w:tabs>
          <w:tab w:val="left" w:pos="5813"/>
        </w:tabs>
        <w:jc w:val="right"/>
        <w:rPr>
          <w:rFonts w:ascii="Comic Sans MS" w:hAnsi="Comic Sans MS"/>
          <w:b/>
          <w:i/>
          <w:sz w:val="40"/>
          <w:szCs w:val="40"/>
        </w:rPr>
      </w:pPr>
      <w:r>
        <w:rPr>
          <w:rFonts w:ascii="Comic Sans MS" w:hAnsi="Comic Sans MS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256FD" wp14:editId="0750032D">
                <wp:simplePos x="0" y="0"/>
                <wp:positionH relativeFrom="column">
                  <wp:posOffset>2674620</wp:posOffset>
                </wp:positionH>
                <wp:positionV relativeFrom="paragraph">
                  <wp:posOffset>51435</wp:posOffset>
                </wp:positionV>
                <wp:extent cx="670560" cy="262890"/>
                <wp:effectExtent l="0" t="19050" r="34290" b="41910"/>
                <wp:wrapNone/>
                <wp:docPr id="1" name="Flèche : droi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" cy="2628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21FC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1" o:spid="_x0000_s1026" type="#_x0000_t13" style="position:absolute;margin-left:210.6pt;margin-top:4.05pt;width:52.8pt;height:2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" adj="17366" fillcolor="#4472c4 [3204]" strokecolor="#1f3763 [1604]" strokeweight="1pt"/>
            </w:pict>
          </mc:Fallback>
        </mc:AlternateContent>
      </w:r>
      <w:r>
        <w:rPr>
          <w:rFonts w:ascii="Comic Sans MS" w:hAnsi="Comic Sans MS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9691F7" wp14:editId="626A888B">
                <wp:simplePos x="0" y="0"/>
                <wp:positionH relativeFrom="column">
                  <wp:posOffset>5551170</wp:posOffset>
                </wp:positionH>
                <wp:positionV relativeFrom="paragraph">
                  <wp:posOffset>62865</wp:posOffset>
                </wp:positionV>
                <wp:extent cx="567690" cy="266700"/>
                <wp:effectExtent l="19050" t="19050" r="22860" b="38100"/>
                <wp:wrapNone/>
                <wp:docPr id="3" name="Flèche : gau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" cy="2667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085CB8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 : gauche 3" o:spid="_x0000_s1026" type="#_x0000_t66" style="position:absolute;margin-left:437.1pt;margin-top:4.95pt;width:44.7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" adj="5074" fillcolor="#4472c4 [3204]" strokecolor="#1f3763 [1604]" strokeweight="1pt"/>
            </w:pict>
          </mc:Fallback>
        </mc:AlternateContent>
      </w:r>
      <w:r w:rsidR="00760EC9" w:rsidRPr="00760EC9">
        <w:rPr>
          <w:rFonts w:ascii="Comic Sans MS" w:hAnsi="Comic Sans MS"/>
          <w:b/>
          <w:i/>
          <w:sz w:val="40"/>
          <w:szCs w:val="40"/>
        </w:rPr>
        <w:t>Cahier de traces</w:t>
      </w:r>
    </w:p>
    <w:p w14:paraId="6643A189" w14:textId="77777777" w:rsidR="008705CD" w:rsidRPr="008705CD" w:rsidRDefault="008705CD" w:rsidP="008705CD">
      <w:pPr>
        <w:pStyle w:val="Titre"/>
        <w:jc w:val="center"/>
        <w:rPr>
          <w:b/>
          <w:i/>
          <w:sz w:val="44"/>
          <w:szCs w:val="44"/>
          <w:u w:val="single"/>
        </w:rPr>
      </w:pPr>
      <w:r w:rsidRPr="008705CD">
        <w:rPr>
          <w:b/>
          <w:i/>
          <w:sz w:val="44"/>
          <w:szCs w:val="44"/>
          <w:u w:val="single"/>
        </w:rPr>
        <w:t>Phase de séparation</w:t>
      </w:r>
    </w:p>
    <w:p w14:paraId="4B98FCE1" w14:textId="77777777" w:rsidR="008705CD" w:rsidRDefault="008705CD" w:rsidP="005D0F9A">
      <w:pPr>
        <w:tabs>
          <w:tab w:val="left" w:pos="5813"/>
        </w:tabs>
      </w:pPr>
    </w:p>
    <w:p w14:paraId="472A2419" w14:textId="77777777" w:rsidR="00760EC9" w:rsidRPr="008705CD" w:rsidRDefault="008705CD" w:rsidP="008705CD">
      <w:r w:rsidRPr="008705CD">
        <w:t>Lorsque l’œuvre est considéré terminée</w:t>
      </w:r>
    </w:p>
    <w:p w14:paraId="36B79D30" w14:textId="3FE1923E" w:rsidR="008705CD" w:rsidRDefault="008705CD" w:rsidP="008705CD">
      <w:pPr>
        <w:pStyle w:val="Titre1"/>
      </w:pPr>
      <w:r w:rsidRPr="008705CD">
        <w:t>Bilan global :</w:t>
      </w:r>
    </w:p>
    <w:p w14:paraId="4BB4212D" w14:textId="74EBA53A" w:rsidR="00DC448B" w:rsidRPr="00DC448B" w:rsidRDefault="00DC448B" w:rsidP="00DC448B">
      <w:pPr>
        <w:rPr>
          <w:b/>
          <w:i/>
          <w:u w:val="single"/>
        </w:rPr>
      </w:pPr>
      <w:r w:rsidRPr="00DC448B">
        <w:rPr>
          <w:b/>
          <w:i/>
          <w:u w:val="single"/>
        </w:rPr>
        <w:t xml:space="preserve">En rapport avec les défis que tu avais à relever, identifie : </w:t>
      </w:r>
    </w:p>
    <w:p w14:paraId="3D160691" w14:textId="77777777" w:rsidR="000E3A73" w:rsidRDefault="008705CD" w:rsidP="005D0F9A">
      <w:pPr>
        <w:tabs>
          <w:tab w:val="left" w:pos="5813"/>
        </w:tabs>
      </w:pPr>
      <w:r>
        <w:t>Ce dont je suis le plus fier de moi à propos de ce projet, pourquoi?</w:t>
      </w:r>
    </w:p>
    <w:p w14:paraId="1106B122" w14:textId="77777777" w:rsidR="008705CD" w:rsidRDefault="008705CD" w:rsidP="005D0F9A">
      <w:pPr>
        <w:tabs>
          <w:tab w:val="left" w:pos="5813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C631A1" w14:textId="77777777" w:rsidR="008705CD" w:rsidRDefault="008705CD" w:rsidP="005D0F9A">
      <w:pPr>
        <w:tabs>
          <w:tab w:val="left" w:pos="5813"/>
        </w:tabs>
      </w:pPr>
      <w:r>
        <w:t>Ce qui m’a donné le plus de difficultés, pourquoi?</w:t>
      </w:r>
    </w:p>
    <w:p w14:paraId="766AC3E1" w14:textId="77777777" w:rsidR="008705CD" w:rsidRDefault="008705CD" w:rsidP="005D0F9A">
      <w:pPr>
        <w:tabs>
          <w:tab w:val="left" w:pos="5813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E97922" w14:textId="7D3E6E43" w:rsidR="008705CD" w:rsidRDefault="008705CD" w:rsidP="005D0F9A">
      <w:pPr>
        <w:tabs>
          <w:tab w:val="left" w:pos="5813"/>
        </w:tabs>
      </w:pPr>
      <w:r>
        <w:t xml:space="preserve">Ce que </w:t>
      </w:r>
      <w:r w:rsidR="009A5694">
        <w:t>je</w:t>
      </w:r>
      <w:r>
        <w:t xml:space="preserve"> pourrais modifier ou garder dans </w:t>
      </w:r>
      <w:r w:rsidR="009A5694">
        <w:t>m</w:t>
      </w:r>
      <w:r>
        <w:t>a démarche ou méthode dans un prochain projet.</w:t>
      </w:r>
    </w:p>
    <w:p w14:paraId="2FD90ADC" w14:textId="77777777" w:rsidR="005D0F9A" w:rsidRPr="00223BEA" w:rsidRDefault="008705CD" w:rsidP="005D0F9A">
      <w:pPr>
        <w:tabs>
          <w:tab w:val="left" w:pos="5813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D0F9A" w:rsidRPr="00223BEA" w:rsidSect="00586C3D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4E11E" w14:textId="77777777" w:rsidR="00473905" w:rsidRDefault="00473905" w:rsidP="002524A3">
      <w:pPr>
        <w:spacing w:after="0" w:line="240" w:lineRule="auto"/>
      </w:pPr>
      <w:r>
        <w:separator/>
      </w:r>
    </w:p>
  </w:endnote>
  <w:endnote w:type="continuationSeparator" w:id="0">
    <w:p w14:paraId="5F202F08" w14:textId="77777777" w:rsidR="00473905" w:rsidRDefault="00473905" w:rsidP="00252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067262730"/>
      <w:docPartObj>
        <w:docPartGallery w:val="Page Numbers (Bottom of Page)"/>
        <w:docPartUnique/>
      </w:docPartObj>
    </w:sdtPr>
    <w:sdtEndPr/>
    <w:sdtContent>
      <w:p w14:paraId="298F6358" w14:textId="5B37CF5B" w:rsidR="00E622A9" w:rsidRPr="00E622A9" w:rsidRDefault="00DC448B" w:rsidP="00DC448B">
        <w:pPr>
          <w:pStyle w:val="Pieddepage"/>
          <w:tabs>
            <w:tab w:val="clear" w:pos="4320"/>
            <w:tab w:val="center" w:pos="6237"/>
          </w:tabs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1A422320" wp14:editId="071ACB07">
              <wp:simplePos x="0" y="0"/>
              <wp:positionH relativeFrom="rightMargin">
                <wp:align>left</wp:align>
              </wp:positionH>
              <wp:positionV relativeFrom="paragraph">
                <wp:posOffset>-182245</wp:posOffset>
              </wp:positionV>
              <wp:extent cx="609600" cy="609600"/>
              <wp:effectExtent l="0" t="0" r="0" b="0"/>
              <wp:wrapNone/>
              <wp:docPr id="5" name="Imag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logo csvdc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70CABA20" wp14:editId="61A79263">
              <wp:simplePos x="0" y="0"/>
              <wp:positionH relativeFrom="column">
                <wp:posOffset>4743449</wp:posOffset>
              </wp:positionH>
              <wp:positionV relativeFrom="paragraph">
                <wp:posOffset>-144145</wp:posOffset>
              </wp:positionV>
              <wp:extent cx="561975" cy="589915"/>
              <wp:effectExtent l="0" t="0" r="9525" b="635"/>
              <wp:wrapNone/>
              <wp:docPr id="4" name="Imag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2494" cy="5904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sz w:val="16"/>
            <w:szCs w:val="16"/>
          </w:rPr>
          <w:tab/>
        </w:r>
        <w:r w:rsidR="00E622A9" w:rsidRPr="00E622A9">
          <w:rPr>
            <w:sz w:val="16"/>
            <w:szCs w:val="16"/>
          </w:rPr>
          <w:t>Mathieu Bérubé CSVDC 2019</w:t>
        </w:r>
        <w:r>
          <w:rPr>
            <w:sz w:val="16"/>
            <w:szCs w:val="16"/>
          </w:rPr>
          <w:t xml:space="preserve">   </w:t>
        </w:r>
      </w:p>
    </w:sdtContent>
  </w:sdt>
  <w:p w14:paraId="7CE2DD4A" w14:textId="5FEFF5A2" w:rsidR="002524A3" w:rsidRDefault="00DC448B" w:rsidP="00DC448B">
    <w:pPr>
      <w:pStyle w:val="Pieddepage"/>
      <w:tabs>
        <w:tab w:val="clear" w:pos="4320"/>
        <w:tab w:val="clear" w:pos="8640"/>
        <w:tab w:val="left" w:pos="19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897EC" w14:textId="77777777" w:rsidR="00473905" w:rsidRDefault="00473905" w:rsidP="002524A3">
      <w:pPr>
        <w:spacing w:after="0" w:line="240" w:lineRule="auto"/>
      </w:pPr>
      <w:r>
        <w:separator/>
      </w:r>
    </w:p>
  </w:footnote>
  <w:footnote w:type="continuationSeparator" w:id="0">
    <w:p w14:paraId="25692E41" w14:textId="77777777" w:rsidR="00473905" w:rsidRDefault="00473905" w:rsidP="00252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934562"/>
      <w:docPartObj>
        <w:docPartGallery w:val="Page Numbers (Top of Page)"/>
        <w:docPartUnique/>
      </w:docPartObj>
    </w:sdtPr>
    <w:sdtEndPr/>
    <w:sdtContent>
      <w:p w14:paraId="1D4E6D56" w14:textId="77777777" w:rsidR="00E622A9" w:rsidRDefault="00E622A9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64C52AEC" w14:textId="77777777" w:rsidR="002524A3" w:rsidRDefault="002524A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F43EC"/>
    <w:multiLevelType w:val="hybridMultilevel"/>
    <w:tmpl w:val="10247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15982"/>
    <w:multiLevelType w:val="hybridMultilevel"/>
    <w:tmpl w:val="4C70D09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561B0"/>
    <w:multiLevelType w:val="hybridMultilevel"/>
    <w:tmpl w:val="DFFC70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D5E"/>
    <w:rsid w:val="0003287C"/>
    <w:rsid w:val="000E3A73"/>
    <w:rsid w:val="001108EE"/>
    <w:rsid w:val="001531BD"/>
    <w:rsid w:val="00223BEA"/>
    <w:rsid w:val="002524A3"/>
    <w:rsid w:val="00473905"/>
    <w:rsid w:val="00474CC3"/>
    <w:rsid w:val="0048067E"/>
    <w:rsid w:val="005825A6"/>
    <w:rsid w:val="00586C3D"/>
    <w:rsid w:val="005D0F9A"/>
    <w:rsid w:val="005E5A4C"/>
    <w:rsid w:val="00615D5E"/>
    <w:rsid w:val="00653EAE"/>
    <w:rsid w:val="0065652E"/>
    <w:rsid w:val="00760EC9"/>
    <w:rsid w:val="008705CD"/>
    <w:rsid w:val="009A5694"/>
    <w:rsid w:val="009B5513"/>
    <w:rsid w:val="00C158CA"/>
    <w:rsid w:val="00C83933"/>
    <w:rsid w:val="00DA2716"/>
    <w:rsid w:val="00DA6129"/>
    <w:rsid w:val="00DC448B"/>
    <w:rsid w:val="00E622A9"/>
    <w:rsid w:val="00E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8C7BF1"/>
  <w15:chartTrackingRefBased/>
  <w15:docId w15:val="{A6B8B79C-DB57-41F1-80AD-B58E7ED7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D5E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D0F9A"/>
    <w:pPr>
      <w:keepNext/>
      <w:keepLines/>
      <w:spacing w:before="240" w:after="240" w:line="240" w:lineRule="auto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705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D0F9A"/>
    <w:rPr>
      <w:rFonts w:ascii="Arial" w:eastAsiaTheme="majorEastAsia" w:hAnsi="Arial" w:cstheme="majorBidi"/>
      <w:b/>
      <w:sz w:val="28"/>
      <w:szCs w:val="32"/>
      <w:u w:val="single"/>
    </w:rPr>
  </w:style>
  <w:style w:type="paragraph" w:styleId="Paragraphedeliste">
    <w:name w:val="List Paragraph"/>
    <w:basedOn w:val="Normal"/>
    <w:uiPriority w:val="34"/>
    <w:qFormat/>
    <w:rsid w:val="005D0F9A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653E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3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0EC9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8705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2524A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24A3"/>
    <w:rPr>
      <w:rFonts w:ascii="Arial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2524A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24A3"/>
    <w:rPr>
      <w:rFonts w:ascii="Arial" w:hAnsi="Arial"/>
      <w:sz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1108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08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08EE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08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08EE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9B799-3838-4CAF-9F50-AC89D1E5B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4109</Characters>
  <Application>Microsoft Office Word</Application>
  <DocSecurity>4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Bérubé</dc:creator>
  <cp:keywords/>
  <dc:description/>
  <cp:lastModifiedBy>Mathieu Bérubé</cp:lastModifiedBy>
  <cp:revision>2</cp:revision>
  <dcterms:created xsi:type="dcterms:W3CDTF">2019-04-30T20:14:00Z</dcterms:created>
  <dcterms:modified xsi:type="dcterms:W3CDTF">2019-04-30T20:14:00Z</dcterms:modified>
</cp:coreProperties>
</file>